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E75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E7527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BB1CE7" w:rsidRDefault="00BB1CE7" w:rsidP="00BB1CE7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</w:rPr>
      </w:pPr>
      <w:r w:rsidRPr="00BB1CE7">
        <w:rPr>
          <w:rFonts w:ascii="Times New Roman" w:eastAsia="Times New Roman" w:hAnsi="Times New Roman" w:cs="Times New Roman"/>
          <w:b/>
          <w:caps/>
          <w:sz w:val="24"/>
          <w:szCs w:val="20"/>
        </w:rPr>
        <w:t>Форма Акта передачи Строительной площадки</w:t>
      </w:r>
    </w:p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 xml:space="preserve">приема-передачи земельного участка 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(его части) для организации Строительной площадки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ab/>
        <w:t xml:space="preserve">           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878CD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878CD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bookmarkStart w:id="0" w:name="_GoBack"/>
      <w:bookmarkEnd w:id="0"/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Далее Заказчик и </w:t>
      </w:r>
      <w:ins w:id="1" w:author="Babeychuk Inna" w:date="2013-05-23T12:20:00Z">
        <w:r w:rsidR="000A59DF">
          <w:rPr>
            <w:rFonts w:ascii="Times New Roman" w:eastAsia="Times New Roman" w:hAnsi="Times New Roman" w:cs="Times New Roman"/>
            <w:lang w:eastAsia="ru-RU"/>
          </w:rPr>
          <w:t xml:space="preserve">Генеральный </w:t>
        </w:r>
      </w:ins>
      <w:r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ins w:id="2" w:author="Babeychuk Inna" w:date="2013-05-23T12:22:00Z">
        <w:r w:rsidR="00430052">
          <w:rPr>
            <w:rFonts w:ascii="Times New Roman" w:hAnsi="Times New Roman" w:cs="Times New Roman"/>
          </w:rPr>
          <w:t xml:space="preserve">Генеральным </w:t>
        </w:r>
      </w:ins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ins w:id="3" w:author="Babeychuk Inna" w:date="2013-05-23T12:22:00Z">
        <w:r w:rsidR="00430052">
          <w:rPr>
            <w:rFonts w:ascii="Times New Roman" w:hAnsi="Times New Roman" w:cs="Times New Roman"/>
          </w:rPr>
          <w:t xml:space="preserve">Генеральный </w:t>
        </w:r>
      </w:ins>
      <w:r w:rsidRPr="00BB1CE7">
        <w:rPr>
          <w:rFonts w:ascii="Times New Roman" w:hAnsi="Times New Roman" w:cs="Times New Roman"/>
        </w:rPr>
        <w:t>Подрядчик принял земельный участок [</w:t>
      </w:r>
      <w:r w:rsidRPr="00BB1CE7">
        <w:rPr>
          <w:rFonts w:ascii="Times New Roman" w:hAnsi="Times New Roman" w:cs="Times New Roman"/>
          <w:i/>
        </w:rPr>
        <w:t>площадку</w:t>
      </w:r>
      <w:r w:rsidRPr="00BB1CE7">
        <w:rPr>
          <w:rFonts w:ascii="Times New Roman" w:hAnsi="Times New Roman" w:cs="Times New Roman"/>
        </w:rPr>
        <w:t>], выделенный в соответствии с _______________ (далее – «</w:t>
      </w:r>
      <w:r w:rsidRPr="00BB1CE7">
        <w:rPr>
          <w:rFonts w:ascii="Times New Roman" w:hAnsi="Times New Roman" w:cs="Times New Roman"/>
          <w:b/>
        </w:rPr>
        <w:t>Участок</w:t>
      </w:r>
      <w:r w:rsidRPr="00BB1CE7">
        <w:rPr>
          <w:rFonts w:ascii="Times New Roman" w:hAnsi="Times New Roman" w:cs="Times New Roman"/>
        </w:rPr>
        <w:t>»), для организации Строительной площадки и строительства 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>»). 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_____________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ins w:id="4" w:author="Babeychuk Inna" w:date="2013-05-23T12:21:00Z">
        <w:r>
          <w:rPr>
            <w:rFonts w:ascii="Times New Roman" w:eastAsia="Times New Roman" w:hAnsi="Times New Roman" w:cs="Times New Roman"/>
            <w:lang w:eastAsia="ru-RU"/>
          </w:rPr>
          <w:t xml:space="preserve">Генеральный </w:t>
        </w:r>
      </w:ins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ins w:id="5" w:author="Babeychuk Inna" w:date="2013-05-23T12:21:00Z">
        <w:r>
          <w:rPr>
            <w:rFonts w:ascii="Times New Roman" w:eastAsia="Times New Roman" w:hAnsi="Times New Roman" w:cs="Times New Roman"/>
            <w:lang w:eastAsia="ru-RU"/>
          </w:rPr>
          <w:t xml:space="preserve">Генеральный </w:t>
        </w:r>
      </w:ins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ins w:id="6" w:author="Babeychuk Inna" w:date="2013-05-23T12:21:00Z">
              <w:r>
                <w:rPr>
                  <w:rFonts w:ascii="Times New Roman" w:eastAsia="Calibri" w:hAnsi="Times New Roman" w:cs="Times New Roman"/>
                  <w:sz w:val="24"/>
                </w:rPr>
                <w:t xml:space="preserve">Генеральный </w:t>
              </w:r>
            </w:ins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________________  А.М. </w:t>
                  </w:r>
                  <w:proofErr w:type="spellStart"/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Лумельский</w:t>
                  </w:r>
                  <w:proofErr w:type="spellEnd"/>
                </w:p>
              </w:tc>
            </w:tr>
          </w:tbl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ins w:id="7" w:author="Babeychuk Inna" w:date="2013-05-23T12:21:00Z">
              <w:r>
                <w:rPr>
                  <w:rFonts w:ascii="Times New Roman" w:eastAsia="Calibri" w:hAnsi="Times New Roman" w:cs="Times New Roman"/>
                  <w:b/>
                  <w:sz w:val="24"/>
                </w:rPr>
                <w:t xml:space="preserve">Генеральный </w:t>
              </w:r>
            </w:ins>
            <w:r w:rsidR="00BB1CE7" w:rsidRPr="00BB1CE7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3A0F2C" w:rsidRPr="003A0F2C" w:rsidRDefault="003A0F2C" w:rsidP="003A0F2C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3A0F2C">
              <w:rPr>
                <w:rFonts w:ascii="Times New Roman" w:eastAsia="Calibri" w:hAnsi="Times New Roman" w:cs="Times New Roman"/>
                <w:sz w:val="24"/>
              </w:rPr>
              <w:t>___________________ / __________ /</w:t>
            </w:r>
          </w:p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79403B" w:rsidRPr="00472F11" w:rsidRDefault="0079403B" w:rsidP="00472F11">
      <w:pPr>
        <w:rPr>
          <w:lang w:val="en-US"/>
        </w:rPr>
      </w:pPr>
    </w:p>
    <w:sectPr w:rsidR="0079403B" w:rsidRPr="00472F11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7A3A"/>
    <w:rsid w:val="00A908E3"/>
    <w:rsid w:val="00A90AC9"/>
    <w:rsid w:val="00A90F81"/>
    <w:rsid w:val="00A9263F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248A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878CD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Lagutin Sergey</cp:lastModifiedBy>
  <cp:revision>7</cp:revision>
  <cp:lastPrinted>2013-05-23T11:02:00Z</cp:lastPrinted>
  <dcterms:created xsi:type="dcterms:W3CDTF">2013-05-23T06:14:00Z</dcterms:created>
  <dcterms:modified xsi:type="dcterms:W3CDTF">2013-05-24T10:13:00Z</dcterms:modified>
</cp:coreProperties>
</file>